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20563" w14:textId="77777777" w:rsidR="00D0357F" w:rsidRDefault="00940CAD" w:rsidP="00D0357F">
      <w:pPr>
        <w:widowControl w:val="0"/>
        <w:autoSpaceDE w:val="0"/>
        <w:autoSpaceDN w:val="0"/>
        <w:adjustRightInd w:val="0"/>
        <w:rPr>
          <w:ins w:id="0" w:author="Autor"/>
          <w:rFonts w:ascii="Roboto" w:hAnsi="Roboto"/>
        </w:rPr>
      </w:pPr>
      <w:ins w:id="1" w:author="Autor">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ins>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964AE9">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ins w:id="2" w:author="Autor">
              <w:r w:rsidR="00CF24C6">
                <w:rPr>
                  <w:sz w:val="18"/>
                  <w:szCs w:val="18"/>
                </w:rPr>
                <w:t xml:space="preserve"> (výročná, záverečná, následná, mimoriadna)</w:t>
              </w:r>
            </w:ins>
          </w:p>
        </w:tc>
      </w:tr>
      <w:tr w:rsidR="00D0357F" w:rsidRPr="004D6168" w14:paraId="24BDE87E" w14:textId="77777777" w:rsidTr="00964AE9">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964AE9">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2E6D93F6" w:rsidR="00553A24"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p w14:paraId="5E018E4D" w14:textId="77777777" w:rsidR="00553A24" w:rsidRPr="00553A24" w:rsidRDefault="00553A24" w:rsidP="00553A24">
            <w:pPr>
              <w:rPr>
                <w:rFonts w:ascii="Roboto" w:hAnsi="Roboto"/>
                <w:sz w:val="20"/>
                <w:szCs w:val="20"/>
              </w:rPr>
            </w:pPr>
          </w:p>
          <w:p w14:paraId="7A1BA2F8" w14:textId="77777777" w:rsidR="00553A24" w:rsidRPr="00553A24" w:rsidRDefault="00553A24" w:rsidP="00553A24">
            <w:pPr>
              <w:rPr>
                <w:rFonts w:ascii="Roboto" w:hAnsi="Roboto"/>
                <w:sz w:val="20"/>
                <w:szCs w:val="20"/>
              </w:rPr>
            </w:pPr>
          </w:p>
          <w:p w14:paraId="14A594AB" w14:textId="77777777" w:rsidR="00553A24" w:rsidRPr="00553A24" w:rsidRDefault="00553A24" w:rsidP="00553A24">
            <w:pPr>
              <w:rPr>
                <w:rFonts w:ascii="Roboto" w:hAnsi="Roboto"/>
                <w:sz w:val="20"/>
                <w:szCs w:val="20"/>
              </w:rPr>
            </w:pPr>
          </w:p>
          <w:p w14:paraId="088D3B6C" w14:textId="77777777" w:rsidR="00553A24" w:rsidRPr="00553A24" w:rsidRDefault="00553A24" w:rsidP="00553A24">
            <w:pPr>
              <w:rPr>
                <w:rFonts w:ascii="Roboto" w:hAnsi="Roboto"/>
                <w:sz w:val="20"/>
                <w:szCs w:val="20"/>
              </w:rPr>
            </w:pPr>
          </w:p>
          <w:p w14:paraId="3E6267C4" w14:textId="77777777" w:rsidR="00553A24" w:rsidRPr="00553A24" w:rsidRDefault="00553A24" w:rsidP="00964AE9">
            <w:pPr>
              <w:jc w:val="center"/>
              <w:rPr>
                <w:rFonts w:ascii="Roboto" w:hAnsi="Roboto"/>
                <w:sz w:val="20"/>
                <w:szCs w:val="20"/>
              </w:rPr>
            </w:pPr>
          </w:p>
          <w:p w14:paraId="350CCF7E" w14:textId="77777777" w:rsidR="00553A24" w:rsidRPr="00553A24" w:rsidRDefault="00553A24" w:rsidP="00553A24">
            <w:pPr>
              <w:rPr>
                <w:rFonts w:ascii="Roboto" w:hAnsi="Roboto"/>
                <w:sz w:val="20"/>
                <w:szCs w:val="20"/>
              </w:rPr>
            </w:pPr>
          </w:p>
          <w:p w14:paraId="36D63FA6" w14:textId="77777777" w:rsidR="00553A24" w:rsidRPr="00553A24" w:rsidRDefault="00553A24" w:rsidP="00553A24">
            <w:pPr>
              <w:rPr>
                <w:rFonts w:ascii="Roboto" w:hAnsi="Roboto"/>
                <w:sz w:val="20"/>
                <w:szCs w:val="20"/>
              </w:rPr>
            </w:pPr>
          </w:p>
          <w:p w14:paraId="4D76821B" w14:textId="77777777" w:rsidR="00553A24" w:rsidRPr="00553A24" w:rsidRDefault="00553A24" w:rsidP="00553A24">
            <w:pPr>
              <w:rPr>
                <w:rFonts w:ascii="Roboto" w:hAnsi="Roboto"/>
                <w:sz w:val="20"/>
                <w:szCs w:val="20"/>
              </w:rPr>
            </w:pPr>
          </w:p>
          <w:p w14:paraId="3E55EB9C" w14:textId="77777777" w:rsidR="00553A24" w:rsidRPr="00553A24" w:rsidRDefault="00553A24" w:rsidP="00553A24">
            <w:pPr>
              <w:rPr>
                <w:rFonts w:ascii="Roboto" w:hAnsi="Roboto"/>
                <w:sz w:val="20"/>
                <w:szCs w:val="20"/>
              </w:rPr>
            </w:pPr>
          </w:p>
          <w:p w14:paraId="0BA0B65D" w14:textId="77777777" w:rsidR="00553A24" w:rsidRPr="00553A24" w:rsidRDefault="00553A24" w:rsidP="00553A24">
            <w:pPr>
              <w:rPr>
                <w:rFonts w:ascii="Roboto" w:hAnsi="Roboto"/>
                <w:sz w:val="20"/>
                <w:szCs w:val="20"/>
              </w:rPr>
            </w:pPr>
          </w:p>
          <w:p w14:paraId="77C5788E" w14:textId="77777777" w:rsidR="00553A24" w:rsidRPr="00553A24" w:rsidRDefault="00553A24" w:rsidP="00553A24">
            <w:pPr>
              <w:rPr>
                <w:rFonts w:ascii="Roboto" w:hAnsi="Roboto"/>
                <w:sz w:val="20"/>
                <w:szCs w:val="20"/>
              </w:rPr>
            </w:pPr>
          </w:p>
          <w:p w14:paraId="68EA48BB" w14:textId="77777777" w:rsidR="00553A24" w:rsidRPr="00553A24" w:rsidRDefault="00553A24" w:rsidP="00553A24">
            <w:pPr>
              <w:rPr>
                <w:rFonts w:ascii="Roboto" w:hAnsi="Roboto"/>
                <w:sz w:val="20"/>
                <w:szCs w:val="20"/>
              </w:rPr>
            </w:pPr>
          </w:p>
          <w:p w14:paraId="1EB2C97E" w14:textId="77777777" w:rsidR="00553A24" w:rsidRPr="00553A24" w:rsidRDefault="00553A24" w:rsidP="00553A24">
            <w:pPr>
              <w:rPr>
                <w:rFonts w:ascii="Roboto" w:hAnsi="Roboto"/>
                <w:sz w:val="20"/>
                <w:szCs w:val="20"/>
              </w:rPr>
            </w:pPr>
          </w:p>
          <w:p w14:paraId="38B9B529" w14:textId="77777777" w:rsidR="00553A24" w:rsidRPr="00553A24" w:rsidRDefault="00553A24" w:rsidP="00553A24">
            <w:pPr>
              <w:rPr>
                <w:rFonts w:ascii="Roboto" w:hAnsi="Roboto"/>
                <w:sz w:val="20"/>
                <w:szCs w:val="20"/>
              </w:rPr>
            </w:pPr>
          </w:p>
          <w:p w14:paraId="7005BA0E" w14:textId="77777777" w:rsidR="00553A24" w:rsidRPr="00553A24" w:rsidRDefault="00553A24" w:rsidP="00553A24">
            <w:pPr>
              <w:rPr>
                <w:rFonts w:ascii="Roboto" w:hAnsi="Roboto"/>
                <w:sz w:val="20"/>
                <w:szCs w:val="20"/>
              </w:rPr>
            </w:pPr>
          </w:p>
          <w:p w14:paraId="3CD2039B" w14:textId="26BFA4B2" w:rsidR="00553A24" w:rsidRDefault="00553A24" w:rsidP="00553A24">
            <w:pPr>
              <w:rPr>
                <w:rFonts w:ascii="Roboto" w:hAnsi="Roboto"/>
                <w:sz w:val="20"/>
                <w:szCs w:val="20"/>
              </w:rPr>
            </w:pPr>
          </w:p>
          <w:p w14:paraId="211E1303" w14:textId="77777777" w:rsidR="00D0357F" w:rsidRPr="00553A24" w:rsidRDefault="00D0357F" w:rsidP="00553A24">
            <w:pPr>
              <w:jc w:val="center"/>
              <w:rPr>
                <w:rFonts w:ascii="Roboto" w:hAnsi="Roboto"/>
                <w:sz w:val="20"/>
                <w:szCs w:val="20"/>
              </w:rPr>
            </w:pPr>
          </w:p>
        </w:tc>
        <w:tc>
          <w:tcPr>
            <w:tcW w:w="4814" w:type="dxa"/>
            <w:gridSpan w:val="2"/>
          </w:tcPr>
          <w:p w14:paraId="38A78A42" w14:textId="55579E46" w:rsidR="00190227" w:rsidRDefault="00D0357F" w:rsidP="005C6303">
            <w:pPr>
              <w:rPr>
                <w:ins w:id="3" w:author="Autor"/>
                <w:sz w:val="18"/>
                <w:szCs w:val="18"/>
              </w:rPr>
            </w:pPr>
            <w:r w:rsidRPr="00D5119B">
              <w:rPr>
                <w:sz w:val="18"/>
                <w:szCs w:val="18"/>
              </w:rPr>
              <w:t>Vypĺňa prijímateľ</w:t>
            </w:r>
            <w:r>
              <w:rPr>
                <w:sz w:val="18"/>
                <w:szCs w:val="18"/>
              </w:rPr>
              <w:t xml:space="preserve"> </w:t>
            </w:r>
            <w:del w:id="4" w:author="Autor">
              <w:r w:rsidR="008001E8">
                <w:rPr>
                  <w:sz w:val="18"/>
                  <w:szCs w:val="18"/>
                </w:rPr>
                <w:delText>- v</w:delText>
              </w:r>
              <w:r w:rsidR="00D5119B" w:rsidRPr="00362B9E">
                <w:rPr>
                  <w:sz w:val="18"/>
                  <w:szCs w:val="18"/>
                </w:rPr>
                <w:delText xml:space="preserve"> prípade, ak </w:delText>
              </w:r>
            </w:del>
          </w:p>
          <w:p w14:paraId="1947052D" w14:textId="77777777" w:rsidR="00190227" w:rsidRPr="00190227" w:rsidRDefault="00190227" w:rsidP="00190227">
            <w:pPr>
              <w:rPr>
                <w:ins w:id="5" w:author="Autor"/>
                <w:b/>
                <w:sz w:val="18"/>
                <w:szCs w:val="18"/>
                <w:u w:val="single"/>
              </w:rPr>
            </w:pPr>
            <w:ins w:id="6" w:author="Autor">
              <w:r w:rsidRPr="00190227">
                <w:rPr>
                  <w:b/>
                  <w:sz w:val="18"/>
                  <w:szCs w:val="18"/>
                  <w:u w:val="single"/>
                </w:rPr>
                <w:t>Výročná monitorovacia správa</w:t>
              </w:r>
            </w:ins>
          </w:p>
          <w:p w14:paraId="4AA8A681" w14:textId="21D3C08F" w:rsidR="00190227" w:rsidRDefault="00190227" w:rsidP="00190227">
            <w:pPr>
              <w:rPr>
                <w:ins w:id="7" w:author="Autor"/>
                <w:sz w:val="18"/>
                <w:szCs w:val="18"/>
              </w:rPr>
            </w:pPr>
            <w:ins w:id="8" w:author="Autor">
              <w:r w:rsidRPr="00190227">
                <w:rPr>
                  <w:sz w:val="18"/>
                  <w:szCs w:val="18"/>
                </w:rPr>
                <w:t xml:space="preserve">Ak </w:t>
              </w:r>
            </w:ins>
            <w:r w:rsidRPr="00190227">
              <w:rPr>
                <w:sz w:val="18"/>
                <w:szCs w:val="18"/>
              </w:rPr>
              <w:t>sa jedná o</w:t>
            </w:r>
            <w:del w:id="9" w:author="Autor">
              <w:r w:rsidR="00D5119B" w:rsidRPr="00362B9E">
                <w:rPr>
                  <w:sz w:val="18"/>
                  <w:szCs w:val="18"/>
                </w:rPr>
                <w:delText> </w:delText>
              </w:r>
            </w:del>
            <w:ins w:id="10" w:author="Autor">
              <w:r w:rsidRPr="00190227">
                <w:rPr>
                  <w:sz w:val="18"/>
                  <w:szCs w:val="18"/>
                </w:rPr>
                <w:t xml:space="preserve"> prvú </w:t>
              </w:r>
            </w:ins>
            <w:r w:rsidRPr="00190227">
              <w:rPr>
                <w:sz w:val="18"/>
                <w:szCs w:val="18"/>
              </w:rPr>
              <w:t>výročnú monitorovaciu správu, vyplní prijímateľ monitorované obdobie v</w:t>
            </w:r>
            <w:del w:id="11" w:author="Autor">
              <w:r w:rsidR="00D5119B" w:rsidRPr="00362B9E">
                <w:rPr>
                  <w:sz w:val="18"/>
                  <w:szCs w:val="18"/>
                </w:rPr>
                <w:delText> </w:delText>
              </w:r>
            </w:del>
            <w:ins w:id="12" w:author="Autor">
              <w:r w:rsidRPr="00190227">
                <w:rPr>
                  <w:sz w:val="18"/>
                  <w:szCs w:val="18"/>
                </w:rPr>
                <w:t xml:space="preserve"> </w:t>
              </w:r>
            </w:ins>
            <w:r w:rsidRPr="00190227">
              <w:rPr>
                <w:sz w:val="18"/>
                <w:szCs w:val="18"/>
              </w:rPr>
              <w:t>zmysle zmluvy o</w:t>
            </w:r>
            <w:del w:id="13" w:author="Autor">
              <w:r w:rsidR="00D5119B" w:rsidRPr="00362B9E">
                <w:rPr>
                  <w:sz w:val="18"/>
                  <w:szCs w:val="18"/>
                </w:rPr>
                <w:delText> poskytnutí nenávratného finančného príspevku (napr. od účinnosti zmluvy o</w:delText>
              </w:r>
              <w:r w:rsidR="007A707A">
                <w:rPr>
                  <w:sz w:val="18"/>
                  <w:szCs w:val="18"/>
                </w:rPr>
                <w:delText> </w:delText>
              </w:r>
            </w:del>
            <w:ins w:id="14" w:author="Autor">
              <w:r w:rsidRPr="00190227">
                <w:rPr>
                  <w:sz w:val="18"/>
                  <w:szCs w:val="18"/>
                </w:rPr>
                <w:t xml:space="preserve"> </w:t>
              </w:r>
            </w:ins>
            <w:r>
              <w:rPr>
                <w:sz w:val="18"/>
                <w:szCs w:val="18"/>
              </w:rPr>
              <w:t>poskytnutí</w:t>
            </w:r>
            <w:r w:rsidRPr="00190227">
              <w:rPr>
                <w:sz w:val="18"/>
                <w:szCs w:val="18"/>
              </w:rPr>
              <w:t xml:space="preserve"> </w:t>
            </w:r>
            <w:r>
              <w:rPr>
                <w:sz w:val="18"/>
                <w:szCs w:val="18"/>
              </w:rPr>
              <w:t>NFP</w:t>
            </w:r>
            <w:r w:rsidRPr="00190227">
              <w:rPr>
                <w:sz w:val="18"/>
                <w:szCs w:val="18"/>
              </w:rPr>
              <w:t xml:space="preserve"> </w:t>
            </w:r>
            <w:ins w:id="15" w:author="Autor">
              <w:r w:rsidRPr="00190227">
                <w:rPr>
                  <w:sz w:val="18"/>
                  <w:szCs w:val="18"/>
                </w:rPr>
                <w:t xml:space="preserve">alebo Rozhodnutia o schválení ŽoNFP pri projektoch, kde sa nevypracováva zmluva o NFP (ďalej </w:t>
              </w:r>
              <w:r>
                <w:rPr>
                  <w:sz w:val="18"/>
                  <w:szCs w:val="18"/>
                </w:rPr>
                <w:t>aj</w:t>
              </w:r>
              <w:r w:rsidRPr="00190227">
                <w:rPr>
                  <w:sz w:val="18"/>
                  <w:szCs w:val="18"/>
                </w:rPr>
                <w:t xml:space="preserve"> „zmluva o  NFP“). </w:t>
              </w:r>
            </w:ins>
          </w:p>
          <w:p w14:paraId="3717FD66" w14:textId="77777777" w:rsidR="00190227" w:rsidRDefault="00190227" w:rsidP="00190227">
            <w:pPr>
              <w:rPr>
                <w:ins w:id="16" w:author="Autor"/>
                <w:sz w:val="18"/>
                <w:szCs w:val="18"/>
              </w:rPr>
            </w:pPr>
            <w:ins w:id="17" w:author="Autor">
              <w:r w:rsidRPr="00190227">
                <w:rPr>
                  <w:sz w:val="18"/>
                  <w:szCs w:val="18"/>
                  <w:u w:val="single"/>
                </w:rPr>
                <w:t>Začiatok monitorovaného obdobia môže byť:</w:t>
              </w:r>
              <w:r w:rsidRPr="00190227">
                <w:rPr>
                  <w:sz w:val="18"/>
                  <w:szCs w:val="18"/>
                </w:rPr>
                <w:t xml:space="preserve"> </w:t>
              </w:r>
            </w:ins>
          </w:p>
          <w:p w14:paraId="6FEA24D1" w14:textId="0BD429D3" w:rsidR="00190227" w:rsidRDefault="00190227" w:rsidP="00190227">
            <w:pPr>
              <w:rPr>
                <w:ins w:id="18" w:author="Autor"/>
                <w:sz w:val="18"/>
                <w:szCs w:val="18"/>
              </w:rPr>
            </w:pPr>
            <w:ins w:id="19" w:author="Auto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ins>
          </w:p>
          <w:p w14:paraId="6101791D" w14:textId="77777777" w:rsidR="00190227" w:rsidRDefault="00190227" w:rsidP="00190227">
            <w:pPr>
              <w:rPr>
                <w:ins w:id="20" w:author="Autor"/>
                <w:sz w:val="18"/>
                <w:szCs w:val="18"/>
              </w:rPr>
            </w:pPr>
            <w:ins w:id="21" w:author="Auto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ins>
          </w:p>
          <w:p w14:paraId="549E430C" w14:textId="37ED2D91" w:rsidR="00190227" w:rsidRPr="00190227" w:rsidRDefault="00190227" w:rsidP="00190227">
            <w:pPr>
              <w:rPr>
                <w:ins w:id="22" w:author="Autor"/>
                <w:sz w:val="18"/>
                <w:szCs w:val="18"/>
              </w:rPr>
            </w:pPr>
            <w:ins w:id="23" w:author="Auto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 xml:space="preserve">prijímateľ predkladá prvú výročnú správu (rok "n"). V ďalších rokoch je monitorované obdobie od 1.1. </w:t>
              </w:r>
            </w:ins>
            <w:r w:rsidRPr="00190227">
              <w:rPr>
                <w:sz w:val="18"/>
                <w:szCs w:val="18"/>
              </w:rPr>
              <w:t xml:space="preserve">do 31.12. roku </w:t>
            </w:r>
            <w:ins w:id="24" w:author="Autor">
              <w:r w:rsidRPr="00190227">
                <w:rPr>
                  <w:sz w:val="18"/>
                  <w:szCs w:val="18"/>
                </w:rPr>
                <w:t>"</w:t>
              </w:r>
            </w:ins>
            <w:r w:rsidRPr="00190227">
              <w:rPr>
                <w:sz w:val="18"/>
                <w:szCs w:val="18"/>
              </w:rPr>
              <w:t>n</w:t>
            </w:r>
            <w:del w:id="25" w:author="Autor">
              <w:r w:rsidR="00D5119B" w:rsidRPr="00362B9E">
                <w:rPr>
                  <w:sz w:val="18"/>
                  <w:szCs w:val="18"/>
                </w:rPr>
                <w:delText>,</w:delText>
              </w:r>
            </w:del>
            <w:ins w:id="26" w:author="Autor">
              <w:r w:rsidRPr="00190227">
                <w:rPr>
                  <w:sz w:val="18"/>
                  <w:szCs w:val="18"/>
                </w:rPr>
                <w:t>+1" a pod.).</w:t>
              </w:r>
            </w:ins>
          </w:p>
          <w:p w14:paraId="567F09EF" w14:textId="5A4206C9" w:rsidR="00190227" w:rsidRPr="00190227" w:rsidRDefault="00190227" w:rsidP="00190227">
            <w:pPr>
              <w:rPr>
                <w:ins w:id="27" w:author="Autor"/>
                <w:sz w:val="18"/>
                <w:szCs w:val="18"/>
              </w:rPr>
            </w:pPr>
            <w:ins w:id="28" w:author="Autor">
              <w:r w:rsidRPr="00190227">
                <w:rPr>
                  <w:sz w:val="18"/>
                  <w:szCs w:val="18"/>
                </w:rPr>
                <w:t xml:space="preserve">V prípade, že účinnosť zmluvy </w:t>
              </w:r>
              <w:r>
                <w:rPr>
                  <w:sz w:val="18"/>
                  <w:szCs w:val="18"/>
                </w:rPr>
                <w:t xml:space="preserve">o NFP </w:t>
              </w:r>
              <w:r w:rsidRPr="00190227">
                <w:rPr>
                  <w:sz w:val="18"/>
                  <w:szCs w:val="18"/>
                </w:rPr>
                <w:t>je</w:t>
              </w:r>
            </w:ins>
            <w:r w:rsidRPr="00190227">
              <w:rPr>
                <w:sz w:val="18"/>
                <w:szCs w:val="18"/>
              </w:rPr>
              <w:t xml:space="preserve"> od </w:t>
            </w:r>
            <w:del w:id="29" w:author="Autor">
              <w:r w:rsidR="00D5119B" w:rsidRPr="00362B9E">
                <w:rPr>
                  <w:sz w:val="18"/>
                  <w:szCs w:val="18"/>
                </w:rPr>
                <w:delText xml:space="preserve">1.1. do </w:delText>
              </w:r>
            </w:del>
            <w:r w:rsidRPr="00190227">
              <w:rPr>
                <w:sz w:val="18"/>
                <w:szCs w:val="18"/>
              </w:rPr>
              <w:t xml:space="preserve">31.12. roku </w:t>
            </w:r>
            <w:ins w:id="30" w:author="Autor">
              <w:r w:rsidRPr="00190227">
                <w:rPr>
                  <w:sz w:val="18"/>
                  <w:szCs w:val="18"/>
                </w:rPr>
                <w:t>"</w:t>
              </w:r>
            </w:ins>
            <w:r w:rsidRPr="00190227">
              <w:rPr>
                <w:sz w:val="18"/>
                <w:szCs w:val="18"/>
              </w:rPr>
              <w:t>n</w:t>
            </w:r>
            <w:ins w:id="31" w:author="Autor">
              <w:r w:rsidRPr="00190227">
                <w:rPr>
                  <w:sz w:val="18"/>
                  <w:szCs w:val="18"/>
                </w:rPr>
                <w:t>"</w:t>
              </w:r>
            </w:ins>
            <w:r w:rsidRPr="00190227">
              <w:rPr>
                <w:sz w:val="18"/>
                <w:szCs w:val="18"/>
              </w:rPr>
              <w:t xml:space="preserve"> a</w:t>
            </w:r>
            <w:del w:id="32" w:author="Autor">
              <w:r w:rsidR="00D5119B" w:rsidRPr="00362B9E">
                <w:rPr>
                  <w:sz w:val="18"/>
                  <w:szCs w:val="18"/>
                </w:rPr>
                <w:delText> pod.)</w:delText>
              </w:r>
              <w:r w:rsidR="00843E6F">
                <w:rPr>
                  <w:sz w:val="18"/>
                  <w:szCs w:val="18"/>
                </w:rPr>
                <w:delText>;</w:delText>
              </w:r>
              <w:r w:rsidR="00D5119B" w:rsidRPr="00362B9E">
                <w:rPr>
                  <w:sz w:val="18"/>
                  <w:szCs w:val="18"/>
                </w:rPr>
                <w:delText xml:space="preserve"> v prípade, ak sa jedná o záverečnú</w:delText>
              </w:r>
            </w:del>
            <w:ins w:id="33" w:author="Autor">
              <w:r w:rsidRPr="00190227">
                <w:rPr>
                  <w:sz w:val="18"/>
                  <w:szCs w:val="18"/>
                </w:rPr>
                <w:t xml:space="preserve"> ešte neboli začaté hlavné aktivity, prijímateľ  nepredkladá výročnú</w:t>
              </w:r>
            </w:ins>
            <w:r w:rsidRPr="00190227">
              <w:rPr>
                <w:sz w:val="18"/>
                <w:szCs w:val="18"/>
              </w:rPr>
              <w:t xml:space="preserve"> monitorovaciu správu</w:t>
            </w:r>
            <w:del w:id="34" w:author="Autor">
              <w:r w:rsidR="00C71F83">
                <w:rPr>
                  <w:sz w:val="18"/>
                  <w:szCs w:val="18"/>
                </w:rPr>
                <w:delText>,</w:delText>
              </w:r>
            </w:del>
            <w:ins w:id="35" w:author="Autor">
              <w:r w:rsidRPr="00190227">
                <w:rPr>
                  <w:sz w:val="18"/>
                  <w:szCs w:val="18"/>
                </w:rPr>
                <w:t xml:space="preserve"> za rok "n". Ďalšia výročná monitorovacia správa za rok "n+1" bude mať začiatok monitorovaného obdobia od 31.12. roku "n" a koniec monitorovaného obdobia 31.12. roku "n+1".  V ďalších rokoch je monitorované obdobie od 1.1.roku "n+2" do 31.12. roku "n+2" atď. </w:t>
              </w:r>
            </w:ins>
          </w:p>
          <w:p w14:paraId="62AD0936" w14:textId="3AD19B9C" w:rsidR="00190227" w:rsidRPr="00190227" w:rsidRDefault="00190227" w:rsidP="00190227">
            <w:pPr>
              <w:rPr>
                <w:ins w:id="36" w:author="Autor"/>
                <w:sz w:val="18"/>
                <w:szCs w:val="18"/>
              </w:rPr>
            </w:pPr>
            <w:ins w:id="37" w:author="Auto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ins>
          </w:p>
          <w:p w14:paraId="23475255" w14:textId="77777777" w:rsidR="00190227" w:rsidRPr="00190227" w:rsidRDefault="00190227" w:rsidP="00190227">
            <w:pPr>
              <w:rPr>
                <w:ins w:id="38" w:author="Autor"/>
                <w:b/>
                <w:sz w:val="18"/>
                <w:szCs w:val="18"/>
                <w:u w:val="single"/>
              </w:rPr>
            </w:pPr>
            <w:ins w:id="39" w:author="Autor">
              <w:r w:rsidRPr="00190227">
                <w:rPr>
                  <w:b/>
                  <w:sz w:val="18"/>
                  <w:szCs w:val="18"/>
                  <w:u w:val="single"/>
                </w:rPr>
                <w:t>Záverečná monitorovacia správa</w:t>
              </w:r>
            </w:ins>
          </w:p>
          <w:p w14:paraId="022E4812" w14:textId="1585F984" w:rsidR="00190227" w:rsidRPr="00190227" w:rsidRDefault="00190227" w:rsidP="00190227">
            <w:pPr>
              <w:rPr>
                <w:ins w:id="40" w:author="Autor"/>
                <w:sz w:val="18"/>
                <w:szCs w:val="18"/>
              </w:rPr>
            </w:pPr>
            <w:ins w:id="41" w:author="Autor">
              <w:r w:rsidRPr="00190227">
                <w:rPr>
                  <w:sz w:val="18"/>
                  <w:szCs w:val="18"/>
                </w:rPr>
                <w:t>Za monitorované obdobie sa považuje</w:t>
              </w:r>
            </w:ins>
            <w:r w:rsidRPr="00190227">
              <w:rPr>
                <w:sz w:val="18"/>
                <w:szCs w:val="18"/>
              </w:rPr>
              <w:t xml:space="preserve"> obdobie od účinnosti zmluvy o</w:t>
            </w:r>
            <w:del w:id="42" w:author="Autor">
              <w:r w:rsidR="00D5119B" w:rsidRPr="00362B9E">
                <w:rPr>
                  <w:sz w:val="18"/>
                  <w:szCs w:val="18"/>
                </w:rPr>
                <w:delText> poskytnutí nenávratného finančného príspevku</w:delText>
              </w:r>
            </w:del>
            <w:ins w:id="43" w:author="Autor">
              <w:r w:rsidRPr="00190227">
                <w:rPr>
                  <w:sz w:val="18"/>
                  <w:szCs w:val="18"/>
                </w:rPr>
                <w:t xml:space="preserve"> NFP</w:t>
              </w:r>
            </w:ins>
            <w:r w:rsidRPr="00190227">
              <w:rPr>
                <w:sz w:val="18"/>
                <w:szCs w:val="18"/>
              </w:rPr>
              <w:t xml:space="preserve"> do momentu ukončenia realizácie aktivít projektu</w:t>
            </w:r>
            <w:del w:id="44" w:author="Autor">
              <w:r w:rsidR="00843E6F">
                <w:rPr>
                  <w:sz w:val="18"/>
                  <w:szCs w:val="18"/>
                </w:rPr>
                <w:delText>;</w:delText>
              </w:r>
              <w:r w:rsidR="00515AEA">
                <w:rPr>
                  <w:sz w:val="18"/>
                  <w:szCs w:val="18"/>
                </w:rPr>
                <w:delText xml:space="preserve"> v prípade mimoriadnej monitorovacej správy</w:delText>
              </w:r>
            </w:del>
            <w:ins w:id="45" w:author="Autor">
              <w:r w:rsidRPr="00190227">
                <w:rPr>
                  <w:sz w:val="18"/>
                  <w:szCs w:val="18"/>
                </w:rPr>
                <w:t xml:space="preserve"> alebo od začiatku realizácie hlavných aktivít</w:t>
              </w:r>
            </w:ins>
            <w:r w:rsidRPr="00190227">
              <w:rPr>
                <w:sz w:val="18"/>
                <w:szCs w:val="18"/>
              </w:rPr>
              <w:t xml:space="preserve"> projektu</w:t>
            </w:r>
            <w:del w:id="46" w:author="Autor">
              <w:r w:rsidR="00C71F83">
                <w:rPr>
                  <w:sz w:val="18"/>
                  <w:szCs w:val="18"/>
                </w:rPr>
                <w:delText>,</w:delText>
              </w:r>
              <w:r w:rsidR="00515AEA">
                <w:rPr>
                  <w:sz w:val="18"/>
                  <w:szCs w:val="18"/>
                </w:rPr>
                <w:delText xml:space="preserve"> </w:delText>
              </w:r>
              <w:r w:rsidR="00515AEA" w:rsidRPr="00362B9E">
                <w:rPr>
                  <w:sz w:val="18"/>
                  <w:szCs w:val="18"/>
                </w:rPr>
                <w:delText>od účinnosti zmluvy o poskytnutí nenávratného finančného príspevku</w:delText>
              </w:r>
            </w:del>
            <w:ins w:id="47" w:author="Autor">
              <w:r w:rsidRPr="00190227">
                <w:rPr>
                  <w:sz w:val="18"/>
                  <w:szCs w:val="18"/>
                </w:rPr>
                <w:t xml:space="preserve"> </w:t>
              </w:r>
              <w:r w:rsidR="00855CB3" w:rsidRPr="00855CB3">
                <w:rPr>
                  <w:sz w:val="18"/>
                  <w:szCs w:val="18"/>
                </w:rPr>
                <w:t>(ak realizácia hlavných aktivít projektu začala pred účinnosťou zmluvy o NFP)</w:t>
              </w:r>
            </w:ins>
            <w:r w:rsidR="00855CB3" w:rsidRPr="00855CB3">
              <w:rPr>
                <w:sz w:val="18"/>
                <w:szCs w:val="18"/>
              </w:rPr>
              <w:t xml:space="preserve"> </w:t>
            </w:r>
            <w:r w:rsidRPr="00190227">
              <w:rPr>
                <w:sz w:val="18"/>
                <w:szCs w:val="18"/>
              </w:rPr>
              <w:t xml:space="preserve">do momentu </w:t>
            </w:r>
            <w:del w:id="48" w:author="Autor">
              <w:r w:rsidR="00515AEA">
                <w:rPr>
                  <w:sz w:val="18"/>
                  <w:szCs w:val="18"/>
                </w:rPr>
                <w:delText>predloženia vybraných typov ŽoP alebo do 6 mesiacov od nadobudnutia účinnosti zmluvy o</w:delText>
              </w:r>
              <w:r w:rsidR="007A707A">
                <w:rPr>
                  <w:sz w:val="18"/>
                  <w:szCs w:val="18"/>
                </w:rPr>
                <w:delText xml:space="preserve"> poskytnutí </w:delText>
              </w:r>
              <w:r w:rsidR="00515AEA">
                <w:rPr>
                  <w:sz w:val="18"/>
                  <w:szCs w:val="18"/>
                </w:rPr>
                <w:delText>NFP, ak neboli naplnené podmienky</w:delText>
              </w:r>
            </w:del>
            <w:ins w:id="49" w:author="Autor">
              <w:r w:rsidRPr="00190227">
                <w:rPr>
                  <w:sz w:val="18"/>
                  <w:szCs w:val="18"/>
                </w:rPr>
                <w:t>ukončenia realizácie aktivít projektu alebo</w:t>
              </w:r>
            </w:ins>
            <w:r w:rsidRPr="00190227">
              <w:rPr>
                <w:sz w:val="18"/>
                <w:szCs w:val="18"/>
              </w:rPr>
              <w:t xml:space="preserve"> na </w:t>
            </w:r>
            <w:ins w:id="50" w:author="Autor">
              <w:r w:rsidRPr="00190227">
                <w:rPr>
                  <w:sz w:val="18"/>
                  <w:szCs w:val="18"/>
                </w:rPr>
                <w:t>základe stanovenia monitorovaného obdobia zo strany RO</w:t>
              </w:r>
              <w:r>
                <w:rPr>
                  <w:sz w:val="18"/>
                  <w:szCs w:val="18"/>
                </w:rPr>
                <w:t>.</w:t>
              </w:r>
            </w:ins>
          </w:p>
          <w:p w14:paraId="448F8F10" w14:textId="4FC1EA0F" w:rsidR="00190227" w:rsidRPr="00190227" w:rsidRDefault="00190227" w:rsidP="00190227">
            <w:pPr>
              <w:rPr>
                <w:ins w:id="51" w:author="Autor"/>
                <w:b/>
                <w:sz w:val="18"/>
                <w:szCs w:val="18"/>
                <w:u w:val="single"/>
              </w:rPr>
            </w:pPr>
            <w:moveToRangeStart w:id="52" w:author="Autor" w:name="move70341371"/>
            <w:moveTo w:id="53" w:author="Autor">
              <w:r w:rsidRPr="001C6975">
                <w:rPr>
                  <w:b/>
                  <w:sz w:val="18"/>
                  <w:u w:val="single"/>
                </w:rPr>
                <w:t>Následná monitorovacia správa</w:t>
              </w:r>
            </w:moveTo>
            <w:moveToRangeEnd w:id="52"/>
            <w:del w:id="54" w:author="Autor">
              <w:r w:rsidR="00515AEA">
                <w:rPr>
                  <w:sz w:val="18"/>
                  <w:szCs w:val="18"/>
                </w:rPr>
                <w:delText>predloženie výročnej MS, resp. v iných prípadoch, stanovených v MP CKO č. 15 k monitorovaniu projektov</w:delText>
              </w:r>
              <w:r w:rsidR="00515AEA" w:rsidRPr="00C71F83">
                <w:rPr>
                  <w:sz w:val="18"/>
                  <w:szCs w:val="18"/>
                </w:rPr>
                <w:delText>.</w:delText>
              </w:r>
              <w:r w:rsidR="00C71F83" w:rsidRPr="00C71F83">
                <w:rPr>
                  <w:sz w:val="18"/>
                  <w:szCs w:val="18"/>
                </w:rPr>
                <w:delText xml:space="preserve"> </w:delText>
              </w:r>
            </w:del>
          </w:p>
          <w:p w14:paraId="2C59C085" w14:textId="5D3D28A0" w:rsidR="00D0357F" w:rsidRPr="00362B9E" w:rsidRDefault="00190227" w:rsidP="00190227">
            <w:pPr>
              <w:rPr>
                <w:sz w:val="18"/>
                <w:szCs w:val="18"/>
              </w:rPr>
            </w:pPr>
            <w:r w:rsidRPr="00190227">
              <w:rPr>
                <w:sz w:val="18"/>
                <w:szCs w:val="18"/>
              </w:rPr>
              <w:t xml:space="preserve">Monitorované obdobie prvej následnej monitorovacej správy je obdobie od ukončenia realizácie </w:t>
            </w:r>
            <w:ins w:id="55" w:author="Autor">
              <w:r w:rsidRPr="00190227">
                <w:rPr>
                  <w:sz w:val="18"/>
                  <w:szCs w:val="18"/>
                </w:rPr>
                <w:t xml:space="preserve">(hlavných aj podporných) </w:t>
              </w:r>
            </w:ins>
            <w:r w:rsidRPr="00190227">
              <w:rPr>
                <w:sz w:val="18"/>
                <w:szCs w:val="18"/>
              </w:rPr>
              <w:lastRenderedPageBreak/>
              <w:t>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del w:id="56" w:author="Autor">
              <w:r w:rsidR="00C71F83" w:rsidRPr="00C71F83">
                <w:rPr>
                  <w:sz w:val="18"/>
                  <w:szCs w:val="18"/>
                </w:rPr>
                <w:delText>)</w:delText>
              </w:r>
            </w:del>
            <w:ins w:id="57" w:author="Autor">
              <w:r w:rsidRPr="00190227">
                <w:rPr>
                  <w:sz w:val="18"/>
                  <w:szCs w:val="18"/>
                </w:rPr>
                <w:t>)</w:t>
              </w:r>
              <w:r>
                <w:rPr>
                  <w:sz w:val="18"/>
                  <w:szCs w:val="18"/>
                </w:rPr>
                <w:t>.</w:t>
              </w:r>
            </w:ins>
          </w:p>
        </w:tc>
      </w:tr>
      <w:tr w:rsidR="00D0357F" w14:paraId="444B2518" w14:textId="77777777" w:rsidTr="00964AE9">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lastRenderedPageBreak/>
              <w:t>1. Základné údaje o projekte</w:t>
            </w:r>
          </w:p>
        </w:tc>
      </w:tr>
      <w:tr w:rsidR="00D0357F" w:rsidRPr="004D6168" w14:paraId="79455D51" w14:textId="77777777" w:rsidTr="00964AE9">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964AE9">
        <w:tc>
          <w:tcPr>
            <w:tcW w:w="704" w:type="dxa"/>
          </w:tcPr>
          <w:p w14:paraId="7519E4FC" w14:textId="77777777" w:rsidR="00D0357F" w:rsidRPr="004D6168" w:rsidRDefault="00D0357F" w:rsidP="00D0357F">
            <w:pPr>
              <w:rPr>
                <w:sz w:val="20"/>
                <w:szCs w:val="20"/>
              </w:rPr>
            </w:pPr>
            <w:r w:rsidRPr="004D6168">
              <w:rPr>
                <w:sz w:val="20"/>
                <w:szCs w:val="20"/>
              </w:rPr>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964AE9">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964AE9">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964AE9">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964AE9">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964AE9">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964AE9">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964AE9">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964AE9">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964AE9">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964AE9">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964AE9">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964AE9">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964AE9">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964AE9">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964AE9">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964AE9">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964AE9">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964AE9">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964AE9">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964AE9">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964AE9">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964AE9">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964AE9">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964AE9">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964AE9">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964AE9">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964AE9">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964AE9">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964AE9">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964AE9">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964AE9">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964AE9">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964AE9">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964AE9">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964AE9">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964AE9">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964AE9">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964AE9">
        <w:tc>
          <w:tcPr>
            <w:tcW w:w="704" w:type="dxa"/>
          </w:tcPr>
          <w:p w14:paraId="310FA835" w14:textId="77777777" w:rsidR="00D0357F" w:rsidRPr="004D6168" w:rsidRDefault="00D0357F" w:rsidP="00D0357F">
            <w:pPr>
              <w:rPr>
                <w:sz w:val="20"/>
                <w:szCs w:val="20"/>
              </w:rPr>
            </w:pPr>
            <w:r w:rsidRPr="004D6168">
              <w:rPr>
                <w:sz w:val="20"/>
                <w:szCs w:val="20"/>
              </w:rPr>
              <w:lastRenderedPageBreak/>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964AE9">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964AE9">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964AE9">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4. Hodnoty merateľných ukazovateľov za aktivity</w:t>
            </w:r>
          </w:p>
          <w:p w14:paraId="78CEFC5B" w14:textId="0E4C608A"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del w:id="58" w:author="Autor">
              <w:r w:rsidR="00D5119B" w:rsidRPr="00D5119B">
                <w:rPr>
                  <w:sz w:val="18"/>
                  <w:szCs w:val="18"/>
                </w:rPr>
                <w:delText> poskytnutí nen</w:delText>
              </w:r>
              <w:r w:rsidR="008963BB">
                <w:rPr>
                  <w:sz w:val="18"/>
                  <w:szCs w:val="18"/>
                </w:rPr>
                <w:delText>ávratného finančného príspevku.</w:delText>
              </w:r>
            </w:del>
            <w:ins w:id="59" w:author="Autor">
              <w:r w:rsidR="005C6303">
                <w:rPr>
                  <w:sz w:val="18"/>
                  <w:szCs w:val="18"/>
                </w:rPr>
                <w:t xml:space="preserve"> NFP</w:t>
              </w:r>
              <w:r>
                <w:rPr>
                  <w:sz w:val="18"/>
                  <w:szCs w:val="18"/>
                </w:rPr>
                <w:t>.</w:t>
              </w:r>
            </w:ins>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964AE9">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964AE9">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964AE9">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23203C8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del w:id="60" w:author="Autor">
              <w:r w:rsidR="008E46B1" w:rsidRPr="00D5119B">
                <w:rPr>
                  <w:sz w:val="18"/>
                  <w:szCs w:val="18"/>
                </w:rPr>
                <w:delText> poskytnutí nenávratného finančného príspevku</w:delText>
              </w:r>
            </w:del>
            <w:ins w:id="61" w:author="Autor">
              <w:r w:rsidR="005C6303">
                <w:rPr>
                  <w:sz w:val="18"/>
                  <w:szCs w:val="18"/>
                </w:rPr>
                <w:t xml:space="preserve"> NFP</w:t>
              </w:r>
            </w:ins>
          </w:p>
        </w:tc>
      </w:tr>
      <w:tr w:rsidR="00D0357F" w:rsidRPr="004D6168" w14:paraId="728F5551" w14:textId="77777777" w:rsidTr="00964AE9">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26BE582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del w:id="62" w:author="Autor">
              <w:r w:rsidR="008E46B1" w:rsidRPr="00D5119B">
                <w:rPr>
                  <w:sz w:val="18"/>
                  <w:szCs w:val="18"/>
                </w:rPr>
                <w:delText>poskytnutí nenávratného finančného príspevku</w:delText>
              </w:r>
            </w:del>
            <w:ins w:id="63" w:author="Autor">
              <w:r w:rsidR="005C6303">
                <w:rPr>
                  <w:sz w:val="18"/>
                  <w:szCs w:val="18"/>
                </w:rPr>
                <w:t>NFP</w:t>
              </w:r>
            </w:ins>
          </w:p>
        </w:tc>
      </w:tr>
      <w:tr w:rsidR="00D0357F" w:rsidRPr="004D6168" w14:paraId="1C06AEC9" w14:textId="77777777" w:rsidTr="00964AE9">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6F481BCA"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del w:id="64" w:author="Autor">
              <w:r w:rsidR="008E46B1" w:rsidRPr="00D5119B">
                <w:rPr>
                  <w:sz w:val="18"/>
                  <w:szCs w:val="18"/>
                </w:rPr>
                <w:delText>poskytnutí nenávratného finančného príspevku</w:delText>
              </w:r>
            </w:del>
            <w:ins w:id="65" w:author="Autor">
              <w:r w:rsidR="005C6303">
                <w:rPr>
                  <w:sz w:val="18"/>
                  <w:szCs w:val="18"/>
                </w:rPr>
                <w:t>NFP</w:t>
              </w:r>
            </w:ins>
          </w:p>
        </w:tc>
      </w:tr>
      <w:tr w:rsidR="00D0357F" w:rsidRPr="004D6168" w14:paraId="416B0C08" w14:textId="77777777" w:rsidTr="00964AE9">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3C5F15DC"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del w:id="66" w:author="Autor">
              <w:r w:rsidR="008E46B1" w:rsidRPr="00D5119B">
                <w:rPr>
                  <w:sz w:val="18"/>
                  <w:szCs w:val="18"/>
                </w:rPr>
                <w:delText>poskytnutí nenávratného finančného príspevku</w:delText>
              </w:r>
            </w:del>
            <w:ins w:id="67" w:author="Autor">
              <w:r w:rsidR="005C6303">
                <w:rPr>
                  <w:sz w:val="18"/>
                  <w:szCs w:val="18"/>
                </w:rPr>
                <w:t>NFP</w:t>
              </w:r>
            </w:ins>
          </w:p>
        </w:tc>
      </w:tr>
      <w:tr w:rsidR="00D0357F" w:rsidRPr="004D6168" w14:paraId="5CE440EF" w14:textId="77777777" w:rsidTr="00964AE9">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26D66DF8"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w:t>
            </w:r>
            <w:del w:id="68" w:author="Autor">
              <w:r w:rsidR="008E46B1" w:rsidRPr="00D5119B">
                <w:rPr>
                  <w:sz w:val="18"/>
                  <w:szCs w:val="18"/>
                </w:rPr>
                <w:delText>poskytnutí nenávratného finančného príspevku</w:delText>
              </w:r>
            </w:del>
            <w:ins w:id="69" w:author="Autor">
              <w:r w:rsidR="005C6303">
                <w:rPr>
                  <w:sz w:val="18"/>
                  <w:szCs w:val="18"/>
                </w:rPr>
                <w:t>NFP</w:t>
              </w:r>
            </w:ins>
          </w:p>
        </w:tc>
      </w:tr>
      <w:tr w:rsidR="00D0357F" w:rsidRPr="004D6168" w14:paraId="7D572C2E" w14:textId="77777777" w:rsidTr="00964AE9">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0B457CCB"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del w:id="70" w:author="Autor">
              <w:r w:rsidR="008E46B1" w:rsidRPr="004A5050">
                <w:rPr>
                  <w:sz w:val="18"/>
                  <w:szCs w:val="18"/>
                </w:rPr>
                <w:delText>projektu do ukončenia monitorovaného obdobia</w:delText>
              </w:r>
            </w:del>
            <w:ins w:id="71" w:author="Auto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ins>
          </w:p>
        </w:tc>
      </w:tr>
      <w:tr w:rsidR="00D0357F" w:rsidRPr="004D6168" w14:paraId="2F6DD3D1" w14:textId="77777777" w:rsidTr="00964AE9">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964AE9">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964AE9">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964AE9">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7221A38D" w:rsidR="00D0357F" w:rsidRDefault="00D0357F" w:rsidP="00DC062E">
            <w:pPr>
              <w:rPr>
                <w:ins w:id="72" w:author="Autor"/>
                <w:sz w:val="18"/>
                <w:szCs w:val="18"/>
              </w:rPr>
            </w:pPr>
            <w:r w:rsidRPr="004A5050">
              <w:rPr>
                <w:sz w:val="18"/>
                <w:szCs w:val="18"/>
              </w:rPr>
              <w:t xml:space="preserve">Uvádza sa skutočná ročná hodnota merateľného ukazovateľa nameraná vo </w:t>
            </w:r>
            <w:r w:rsidRPr="004A5050">
              <w:rPr>
                <w:sz w:val="18"/>
                <w:szCs w:val="18"/>
              </w:rPr>
              <w:lastRenderedPageBreak/>
              <w:t xml:space="preserve">vzťahu k aktivite projektu </w:t>
            </w:r>
            <w:del w:id="73" w:author="Autor">
              <w:r w:rsidR="00362B9E" w:rsidRPr="004A5050">
                <w:rPr>
                  <w:sz w:val="18"/>
                  <w:szCs w:val="18"/>
                </w:rPr>
                <w:delText>ku dňu monitorovaného obdobia dosiahnutá v danom roku,</w:delText>
              </w:r>
            </w:del>
            <w:ins w:id="74" w:author="Auto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w:t>
              </w:r>
            </w:ins>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del w:id="75" w:author="Autor">
              <w:r w:rsidR="00362B9E" w:rsidRPr="004A5050">
                <w:rPr>
                  <w:sz w:val="18"/>
                  <w:szCs w:val="18"/>
                </w:rPr>
                <w:delText>.</w:delText>
              </w:r>
              <w:r w:rsidR="00FF2E06">
                <w:rPr>
                  <w:sz w:val="18"/>
                  <w:szCs w:val="18"/>
                </w:rPr>
                <w:delText xml:space="preserve"> </w:delText>
              </w:r>
            </w:del>
            <w:ins w:id="76" w:author="Auto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5 MP</w:t>
              </w:r>
            </w:ins>
            <w:moveFromRangeStart w:id="77" w:author="Autor" w:name="move70341371"/>
            <w:moveFrom w:id="78" w:author="Autor">
              <w:r w:rsidR="00190227" w:rsidRPr="001C6975">
                <w:rPr>
                  <w:b/>
                  <w:sz w:val="18"/>
                  <w:u w:val="single"/>
                </w:rPr>
                <w:t>Následná monitorovacia správa</w:t>
              </w:r>
            </w:moveFrom>
            <w:moveFromRangeEnd w:id="77"/>
            <w:del w:id="79" w:author="Autor">
              <w:r w:rsidR="0001536C">
                <w:rPr>
                  <w:sz w:val="18"/>
                  <w:szCs w:val="18"/>
                </w:rPr>
                <w:delText xml:space="preserve"> sa predkladá do 30 dní od uplynutia monitorovaného obdobia.</w:delText>
              </w:r>
              <w:r w:rsidR="0073738D">
                <w:rPr>
                  <w:sz w:val="18"/>
                  <w:szCs w:val="18"/>
                </w:rPr>
                <w:delText xml:space="preserve"> (pojem následná monitorovacia správa je definovaný v Metodickom pokyne</w:delText>
              </w:r>
            </w:del>
            <w:r w:rsidR="00960B14" w:rsidRPr="00960B14">
              <w:rPr>
                <w:sz w:val="18"/>
                <w:szCs w:val="18"/>
              </w:rPr>
              <w:t xml:space="preserve"> </w:t>
            </w:r>
            <w:r w:rsidR="00960B14">
              <w:rPr>
                <w:sz w:val="18"/>
                <w:szCs w:val="18"/>
              </w:rPr>
              <w:t xml:space="preserve">CKO č. </w:t>
            </w:r>
            <w:del w:id="80" w:author="Autor">
              <w:r w:rsidR="0073738D">
                <w:rPr>
                  <w:sz w:val="18"/>
                  <w:szCs w:val="18"/>
                </w:rPr>
                <w:delText>15)</w:delText>
              </w:r>
            </w:del>
            <w:ins w:id="81" w:author="Auto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ohľadom monitorovaného obdobia v prípade "ročnej" hodnoty</w:t>
              </w:r>
              <w:r w:rsidR="00960B14">
                <w:rPr>
                  <w:sz w:val="18"/>
                  <w:szCs w:val="18"/>
                </w:rPr>
                <w:t>)</w:t>
              </w:r>
              <w:r w:rsidRPr="004A5050">
                <w:rPr>
                  <w:sz w:val="18"/>
                  <w:szCs w:val="18"/>
                </w:rPr>
                <w:t>.</w:t>
              </w:r>
              <w:r>
                <w:rPr>
                  <w:sz w:val="18"/>
                  <w:szCs w:val="18"/>
                </w:rPr>
                <w:t xml:space="preserve"> </w:t>
              </w:r>
            </w:ins>
          </w:p>
          <w:p w14:paraId="17959AF3" w14:textId="77777777" w:rsidR="00FB450D" w:rsidRDefault="00FB450D" w:rsidP="00DC062E">
            <w:pPr>
              <w:rPr>
                <w:ins w:id="82" w:author="Autor"/>
                <w:sz w:val="18"/>
                <w:szCs w:val="18"/>
              </w:rPr>
            </w:pPr>
          </w:p>
          <w:p w14:paraId="2FD9015A" w14:textId="51C22A4F" w:rsidR="00855CB3" w:rsidRDefault="00FB450D" w:rsidP="00D0357F">
            <w:pPr>
              <w:rPr>
                <w:ins w:id="83" w:author="Autor"/>
                <w:sz w:val="18"/>
                <w:szCs w:val="18"/>
              </w:rPr>
            </w:pPr>
            <w:ins w:id="84" w:author="Auto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ins>
          </w:p>
          <w:p w14:paraId="20EF852E" w14:textId="41858418" w:rsidR="00FB450D" w:rsidRPr="00D5119B" w:rsidRDefault="00855CB3" w:rsidP="00D70B90">
            <w:pPr>
              <w:rPr>
                <w:sz w:val="18"/>
                <w:szCs w:val="18"/>
              </w:rPr>
            </w:pPr>
            <w:ins w:id="85" w:author="Autor">
              <w:r>
                <w:rPr>
                  <w:sz w:val="18"/>
                  <w:szCs w:val="18"/>
                </w:rPr>
                <w:t>RO môže upresniť vykazovanie skutočného stavu.</w:t>
              </w:r>
            </w:ins>
          </w:p>
        </w:tc>
      </w:tr>
      <w:tr w:rsidR="00D0357F" w:rsidRPr="004D6168" w14:paraId="36CA95E9" w14:textId="77777777" w:rsidTr="00964AE9">
        <w:tc>
          <w:tcPr>
            <w:tcW w:w="704" w:type="dxa"/>
          </w:tcPr>
          <w:p w14:paraId="4B3E2BD8" w14:textId="77777777" w:rsidR="00D0357F" w:rsidRPr="004D6168" w:rsidRDefault="00D0357F" w:rsidP="00D0357F">
            <w:pPr>
              <w:rPr>
                <w:sz w:val="20"/>
                <w:szCs w:val="20"/>
              </w:rPr>
            </w:pPr>
            <w:r w:rsidRPr="004D6168">
              <w:rPr>
                <w:sz w:val="20"/>
                <w:szCs w:val="20"/>
              </w:rPr>
              <w:lastRenderedPageBreak/>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964AE9">
        <w:tc>
          <w:tcPr>
            <w:tcW w:w="704" w:type="dxa"/>
          </w:tcPr>
          <w:p w14:paraId="14E5E483" w14:textId="77777777" w:rsidR="00D0357F" w:rsidRPr="004D6168" w:rsidRDefault="00D0357F" w:rsidP="00D0357F">
            <w:pPr>
              <w:rPr>
                <w:sz w:val="20"/>
                <w:szCs w:val="20"/>
              </w:rPr>
            </w:pPr>
            <w:r w:rsidRPr="004D6168">
              <w:rPr>
                <w:sz w:val="20"/>
                <w:szCs w:val="20"/>
              </w:rPr>
              <w:lastRenderedPageBreak/>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ins w:id="86" w:author="Auto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964AE9">
        <w:tc>
          <w:tcPr>
            <w:tcW w:w="704" w:type="dxa"/>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964AE9">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964AE9">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0F8C4911"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del w:id="87" w:author="Autor">
              <w:r w:rsidR="007C430E" w:rsidRPr="004A5050">
                <w:rPr>
                  <w:sz w:val="18"/>
                  <w:szCs w:val="18"/>
                </w:rPr>
                <w:delText>poskytnutí nenávratného finančného príspevku</w:delText>
              </w:r>
            </w:del>
            <w:ins w:id="88" w:author="Autor">
              <w:r w:rsidR="005C6303">
                <w:rPr>
                  <w:sz w:val="18"/>
                  <w:szCs w:val="18"/>
                </w:rPr>
                <w:t>NFP</w:t>
              </w:r>
            </w:ins>
          </w:p>
        </w:tc>
      </w:tr>
      <w:tr w:rsidR="00D0357F" w:rsidRPr="004D6168" w14:paraId="39453FD8" w14:textId="77777777" w:rsidTr="00964AE9">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13DBD9EF"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del w:id="89" w:author="Autor">
              <w:r w:rsidR="00F31BD5" w:rsidRPr="002D7AB2">
                <w:rPr>
                  <w:sz w:val="18"/>
                  <w:szCs w:val="18"/>
                </w:rPr>
                <w:delText>poskytnutí nenávratného finančného príspevku</w:delText>
              </w:r>
            </w:del>
            <w:ins w:id="90" w:author="Autor">
              <w:r w:rsidR="005C6303">
                <w:rPr>
                  <w:sz w:val="18"/>
                  <w:szCs w:val="18"/>
                </w:rPr>
                <w:t>NFP</w:t>
              </w:r>
            </w:ins>
          </w:p>
        </w:tc>
      </w:tr>
      <w:tr w:rsidR="00D0357F" w:rsidRPr="004D6168" w14:paraId="26B82987" w14:textId="77777777" w:rsidTr="00964AE9">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7444679C"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del w:id="91" w:author="Autor">
              <w:r w:rsidR="00F31BD5" w:rsidRPr="002D7AB2">
                <w:rPr>
                  <w:sz w:val="18"/>
                  <w:szCs w:val="18"/>
                </w:rPr>
                <w:delText>poskytnutí nenávratného finančného príspevku</w:delText>
              </w:r>
            </w:del>
            <w:ins w:id="92" w:author="Autor">
              <w:r w:rsidR="005C6303">
                <w:rPr>
                  <w:sz w:val="18"/>
                  <w:szCs w:val="18"/>
                </w:rPr>
                <w:t>NFP</w:t>
              </w:r>
            </w:ins>
          </w:p>
        </w:tc>
      </w:tr>
      <w:tr w:rsidR="00D0357F" w:rsidRPr="004D6168" w14:paraId="0A4577D1" w14:textId="77777777" w:rsidTr="00964AE9">
        <w:tc>
          <w:tcPr>
            <w:tcW w:w="704" w:type="dxa"/>
          </w:tcPr>
          <w:p w14:paraId="021DE98D" w14:textId="77777777" w:rsidR="00D0357F" w:rsidRPr="004D6168" w:rsidRDefault="00D0357F" w:rsidP="00D0357F">
            <w:pPr>
              <w:rPr>
                <w:sz w:val="20"/>
                <w:szCs w:val="20"/>
              </w:rPr>
            </w:pPr>
            <w:r w:rsidRPr="004D6168">
              <w:rPr>
                <w:sz w:val="20"/>
                <w:szCs w:val="20"/>
              </w:rPr>
              <w:lastRenderedPageBreak/>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7F47B7F1"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del w:id="93" w:author="Autor">
              <w:r w:rsidR="00F31BD5" w:rsidRPr="002D7AB2">
                <w:rPr>
                  <w:sz w:val="18"/>
                  <w:szCs w:val="18"/>
                </w:rPr>
                <w:delText> poskytnutí nenávratného finančného príspevku</w:delText>
              </w:r>
            </w:del>
            <w:ins w:id="94" w:author="Autor">
              <w:r w:rsidR="005C6303">
                <w:rPr>
                  <w:sz w:val="18"/>
                  <w:szCs w:val="18"/>
                </w:rPr>
                <w:t xml:space="preserve"> NFP </w:t>
              </w:r>
            </w:ins>
          </w:p>
        </w:tc>
      </w:tr>
      <w:tr w:rsidR="00D0357F" w:rsidRPr="004D6168" w14:paraId="710B6FFD" w14:textId="77777777" w:rsidTr="00964AE9">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7D688485"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del w:id="95" w:author="Autor">
              <w:r w:rsidR="00F31BD5" w:rsidRPr="002D7AB2">
                <w:rPr>
                  <w:sz w:val="18"/>
                  <w:szCs w:val="18"/>
                </w:rPr>
                <w:delText>poskytnutí nenávratného finančného príspevku</w:delText>
              </w:r>
            </w:del>
            <w:ins w:id="96" w:author="Autor">
              <w:r w:rsidR="005C6303">
                <w:rPr>
                  <w:sz w:val="18"/>
                  <w:szCs w:val="18"/>
                </w:rPr>
                <w:t>NFP</w:t>
              </w:r>
            </w:ins>
          </w:p>
        </w:tc>
      </w:tr>
      <w:tr w:rsidR="00D0357F" w:rsidRPr="004D6168" w14:paraId="159B6BC9" w14:textId="77777777" w:rsidTr="00964AE9">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964AE9">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2DB0D8C8"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del w:id="97" w:author="Autor">
              <w:r w:rsidR="00F31BD5" w:rsidRPr="002D7AB2">
                <w:rPr>
                  <w:sz w:val="18"/>
                  <w:szCs w:val="18"/>
                </w:rPr>
                <w:delText xml:space="preserve">poskytnutí nenávratného finančného príspevku </w:delText>
              </w:r>
            </w:del>
            <w:ins w:id="98" w:author="Autor">
              <w:r w:rsidR="005C6303">
                <w:rPr>
                  <w:sz w:val="18"/>
                  <w:szCs w:val="18"/>
                </w:rPr>
                <w:t>NFP</w:t>
              </w:r>
            </w:ins>
          </w:p>
        </w:tc>
      </w:tr>
      <w:tr w:rsidR="00D0357F" w:rsidRPr="004D6168" w14:paraId="5710B8B1" w14:textId="77777777" w:rsidTr="00964AE9">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964AE9">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964AE9">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964AE9">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964AE9">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964AE9">
        <w:tc>
          <w:tcPr>
            <w:tcW w:w="704" w:type="dxa"/>
          </w:tcPr>
          <w:p w14:paraId="40AEE302" w14:textId="77777777" w:rsidR="00D0357F" w:rsidRPr="004D6168" w:rsidRDefault="00D0357F" w:rsidP="00D0357F">
            <w:pPr>
              <w:rPr>
                <w:sz w:val="20"/>
                <w:szCs w:val="20"/>
              </w:rPr>
            </w:pPr>
            <w:r w:rsidRPr="004D6168">
              <w:rPr>
                <w:sz w:val="20"/>
                <w:szCs w:val="20"/>
              </w:rPr>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964AE9">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964AE9">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964AE9">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964AE9">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964AE9">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964AE9">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964AE9">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964AE9">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964AE9">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964AE9">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964AE9">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964AE9">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964AE9">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964AE9">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964AE9">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Finančná realizácia </w:t>
            </w:r>
            <w:r w:rsidRPr="004D6168">
              <w:rPr>
                <w:rFonts w:ascii="Roboto" w:hAnsi="Roboto" w:cs="Roboto"/>
                <w:b/>
                <w:bCs/>
                <w:color w:val="000000"/>
                <w:sz w:val="20"/>
                <w:szCs w:val="20"/>
              </w:rPr>
              <w:lastRenderedPageBreak/>
              <w:t>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lastRenderedPageBreak/>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964AE9">
        <w:tc>
          <w:tcPr>
            <w:tcW w:w="704" w:type="dxa"/>
          </w:tcPr>
          <w:p w14:paraId="45C58A56" w14:textId="77777777" w:rsidR="00D0357F" w:rsidRPr="004D6168" w:rsidRDefault="00D0357F" w:rsidP="00D0357F">
            <w:pPr>
              <w:rPr>
                <w:sz w:val="20"/>
                <w:szCs w:val="20"/>
              </w:rPr>
            </w:pPr>
            <w:r w:rsidRPr="004D6168">
              <w:rPr>
                <w:sz w:val="20"/>
                <w:szCs w:val="20"/>
              </w:rPr>
              <w:lastRenderedPageBreak/>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964AE9">
        <w:tc>
          <w:tcPr>
            <w:tcW w:w="704" w:type="dxa"/>
          </w:tcPr>
          <w:p w14:paraId="4D55A49A" w14:textId="77777777" w:rsidR="00D0357F" w:rsidRPr="004D6168" w:rsidRDefault="00D0357F" w:rsidP="00D0357F">
            <w:pPr>
              <w:rPr>
                <w:sz w:val="20"/>
                <w:szCs w:val="20"/>
              </w:rPr>
            </w:pPr>
            <w:r w:rsidRPr="004D6168">
              <w:rPr>
                <w:sz w:val="20"/>
                <w:szCs w:val="20"/>
              </w:rPr>
              <w:lastRenderedPageBreak/>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964AE9">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964AE9">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964AE9">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964AE9">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964AE9">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964AE9">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964AE9">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964AE9">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964AE9">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964AE9">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964AE9">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964AE9">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964AE9">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964AE9">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964AE9">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964AE9">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964AE9">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964AE9">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964AE9">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964AE9">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74792ADF"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w:t>
            </w:r>
            <w:r>
              <w:rPr>
                <w:sz w:val="18"/>
                <w:szCs w:val="18"/>
              </w:rPr>
              <w:lastRenderedPageBreak/>
              <w:t xml:space="preserve">vedení v karte účastníka (v zmysle MP CKO č. 17 k číselníku merateľných ukazovateľov), alebo nie. </w:t>
            </w:r>
            <w:r w:rsidRPr="008D28CC">
              <w:rPr>
                <w:sz w:val="18"/>
                <w:szCs w:val="18"/>
              </w:rPr>
              <w:t xml:space="preserve">Ak výzva </w:t>
            </w:r>
            <w:del w:id="99" w:author="Autor">
              <w:r w:rsidR="00B54C9E" w:rsidRPr="008D28CC">
                <w:rPr>
                  <w:sz w:val="18"/>
                  <w:szCs w:val="18"/>
                </w:rPr>
                <w:delText> </w:delText>
              </w:r>
            </w:del>
            <w:r w:rsidRPr="008D28CC">
              <w:rPr>
                <w:sz w:val="18"/>
                <w:szCs w:val="18"/>
              </w:rPr>
              <w:t>v ITMS nedefinuje oprávnené cieľové skupiny v kritériách oprávnenosti, nevypĺňa sa</w:t>
            </w:r>
            <w:ins w:id="100" w:author="Autor">
              <w:r w:rsidR="00960B14">
                <w:rPr>
                  <w:sz w:val="18"/>
                  <w:szCs w:val="18"/>
                </w:rPr>
                <w:t>. Uvádza sa kumulatívny stav (pokiaľ RO neurčí inak – ide o informatívny údaj, ktorý nevstupuje do ďalších výpočtov)</w:t>
              </w:r>
            </w:ins>
          </w:p>
        </w:tc>
      </w:tr>
      <w:tr w:rsidR="00D0357F" w:rsidRPr="004D6168" w14:paraId="2B2572BE" w14:textId="77777777" w:rsidTr="00964AE9">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lastRenderedPageBreak/>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964AE9">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964AE9">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964AE9">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ins w:id="101" w:author="Autor">
              <w:r w:rsidR="00960B14">
                <w:rPr>
                  <w:sz w:val="18"/>
                  <w:szCs w:val="18"/>
                </w:rPr>
                <w:t>. Uvádza sa kumulatívny stav (pokiaľ RO neurčí inak – ide o informatívny údaj, ktorý nevstupuje do ďalších výpočtov)</w:t>
              </w:r>
            </w:ins>
          </w:p>
        </w:tc>
      </w:tr>
      <w:tr w:rsidR="00D0357F" w:rsidRPr="004D6168" w14:paraId="74BBBE50" w14:textId="77777777" w:rsidTr="00964AE9">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964AE9">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964AE9">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964AE9">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964AE9">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76A00040" w14:textId="77777777" w:rsidTr="00964AE9">
        <w:tc>
          <w:tcPr>
            <w:tcW w:w="704" w:type="dxa"/>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964AE9">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964AE9">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964AE9">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964AE9">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964AE9">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964AE9">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964AE9">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964AE9">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964AE9">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964AE9">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964AE9">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964AE9">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964AE9">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964AE9">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964AE9">
        <w:tc>
          <w:tcPr>
            <w:tcW w:w="704" w:type="dxa"/>
          </w:tcPr>
          <w:p w14:paraId="6A3746CA" w14:textId="77777777" w:rsidR="00D0357F" w:rsidRPr="004D6168" w:rsidRDefault="00D0357F" w:rsidP="00D0357F">
            <w:pPr>
              <w:rPr>
                <w:sz w:val="20"/>
                <w:szCs w:val="20"/>
              </w:rPr>
            </w:pPr>
            <w:r>
              <w:rPr>
                <w:sz w:val="20"/>
                <w:szCs w:val="20"/>
              </w:rPr>
              <w:lastRenderedPageBreak/>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964AE9">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964AE9">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w:t>
            </w:r>
            <w:ins w:id="102" w:author="Autor">
              <w:r w:rsidR="00CB71F8">
                <w:rPr>
                  <w:sz w:val="18"/>
                  <w:szCs w:val="18"/>
                </w:rPr>
                <w:t>(ak je to relevantné)</w:t>
              </w:r>
              <w:r w:rsidRPr="002862F9">
                <w:rPr>
                  <w:sz w:val="18"/>
                  <w:szCs w:val="18"/>
                </w:rPr>
                <w:t xml:space="preserve"> </w:t>
              </w:r>
            </w:ins>
            <w:r w:rsidRPr="002862F9">
              <w:rPr>
                <w:sz w:val="18"/>
                <w:szCs w:val="18"/>
              </w:rPr>
              <w:t>výpis z Notárskeho centrálneho registra záložných práv (v prípade hnuteľného majetku) a výpis z listu vlastníctva (v prípade nehnuteľného majetku)</w:t>
            </w:r>
          </w:p>
        </w:tc>
      </w:tr>
      <w:tr w:rsidR="00D0357F" w14:paraId="4CB08503" w14:textId="77777777" w:rsidTr="00964AE9">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964AE9">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964AE9">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964AE9">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964AE9">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964AE9">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964AE9">
        <w:tc>
          <w:tcPr>
            <w:tcW w:w="704" w:type="dxa"/>
          </w:tcPr>
          <w:p w14:paraId="53FCC5B2" w14:textId="77777777" w:rsidR="00D0357F" w:rsidRPr="004D6168" w:rsidRDefault="00D0357F" w:rsidP="00D0357F">
            <w:pPr>
              <w:rPr>
                <w:sz w:val="20"/>
                <w:szCs w:val="20"/>
              </w:rPr>
            </w:pPr>
            <w:bookmarkStart w:id="103" w:name="_GoBack" w:colFirst="0" w:colLast="3"/>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676EB262" w:rsidR="00D0357F" w:rsidRDefault="00D0357F" w:rsidP="00D0357F">
            <w:pPr>
              <w:rPr>
                <w:ins w:id="104" w:author="Autor"/>
                <w:sz w:val="18"/>
                <w:szCs w:val="18"/>
              </w:rPr>
            </w:pPr>
            <w:r w:rsidRPr="007C430E">
              <w:rPr>
                <w:sz w:val="18"/>
                <w:szCs w:val="18"/>
              </w:rPr>
              <w:t>Vypĺňa prijímateľ</w:t>
            </w:r>
            <w:del w:id="105" w:author="Autor">
              <w:r w:rsidR="00E4257B">
                <w:rPr>
                  <w:sz w:val="18"/>
                  <w:szCs w:val="18"/>
                </w:rPr>
                <w:delText>. Uviesť vlastnoručný podpis a/</w:delText>
              </w:r>
            </w:del>
            <w:ins w:id="106" w:author="Auto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ins>
          </w:p>
          <w:p w14:paraId="34473F55" w14:textId="1CBE3FBB" w:rsidR="00D0357F" w:rsidRDefault="00D0357F" w:rsidP="006B12A3">
            <w:pPr>
              <w:pStyle w:val="Odsekzoznamu"/>
              <w:numPr>
                <w:ilvl w:val="0"/>
                <w:numId w:val="10"/>
              </w:numPr>
              <w:rPr>
                <w:ins w:id="107" w:author="Autor"/>
                <w:sz w:val="18"/>
                <w:szCs w:val="18"/>
              </w:rPr>
            </w:pPr>
            <w:ins w:id="108" w:author="Auto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w:t>
              </w:r>
            </w:ins>
            <w:r w:rsidRPr="006B12A3">
              <w:rPr>
                <w:sz w:val="18"/>
                <w:szCs w:val="18"/>
              </w:rPr>
              <w:t xml:space="preserve">alebo </w:t>
            </w:r>
            <w:del w:id="109" w:author="Autor">
              <w:r w:rsidR="00E4257B">
                <w:rPr>
                  <w:sz w:val="18"/>
                  <w:szCs w:val="18"/>
                </w:rPr>
                <w:delText>kvalifikovaný elektronický podpis</w:delText>
              </w:r>
            </w:del>
          </w:p>
          <w:p w14:paraId="2C55633E" w14:textId="77777777" w:rsidR="00D0357F" w:rsidRDefault="00D0357F" w:rsidP="006B12A3">
            <w:pPr>
              <w:pStyle w:val="Odsekzoznamu"/>
              <w:numPr>
                <w:ilvl w:val="0"/>
                <w:numId w:val="10"/>
              </w:numPr>
              <w:rPr>
                <w:ins w:id="110" w:author="Autor"/>
                <w:sz w:val="18"/>
                <w:szCs w:val="18"/>
              </w:rPr>
            </w:pPr>
            <w:ins w:id="111" w:author="Autor">
              <w:r>
                <w:rPr>
                  <w:sz w:val="18"/>
                  <w:szCs w:val="18"/>
                </w:rPr>
                <w:t>elektronickým podpisom (v zmysle zákona o e-</w:t>
              </w:r>
              <w:proofErr w:type="spellStart"/>
              <w:r>
                <w:rPr>
                  <w:sz w:val="18"/>
                  <w:szCs w:val="18"/>
                </w:rPr>
                <w:t>Governmente</w:t>
              </w:r>
              <w:proofErr w:type="spellEnd"/>
              <w:r>
                <w:rPr>
                  <w:sz w:val="18"/>
                  <w:szCs w:val="18"/>
                </w:rPr>
                <w:t>) alebo</w:t>
              </w:r>
            </w:ins>
          </w:p>
          <w:p w14:paraId="62CD0050" w14:textId="0009A86F" w:rsidR="00D0357F" w:rsidRPr="006B12A3" w:rsidRDefault="00D0357F" w:rsidP="001C6975">
            <w:pPr>
              <w:pStyle w:val="Odsekzoznamu"/>
              <w:numPr>
                <w:ilvl w:val="0"/>
                <w:numId w:val="10"/>
              </w:numPr>
              <w:rPr>
                <w:sz w:val="18"/>
                <w:szCs w:val="18"/>
              </w:rPr>
            </w:pPr>
            <w:ins w:id="112" w:author="Auto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ins>
          </w:p>
        </w:tc>
      </w:tr>
      <w:bookmarkEnd w:id="103"/>
    </w:tbl>
    <w:p w14:paraId="102A5F5E" w14:textId="77777777" w:rsidR="00D0357F" w:rsidRDefault="00D0357F" w:rsidP="00D0357F">
      <w:pPr>
        <w:rPr>
          <w:ins w:id="113" w:author="Autor"/>
        </w:rPr>
      </w:pPr>
    </w:p>
    <w:p w14:paraId="44995338" w14:textId="77777777" w:rsidR="00D0357F" w:rsidRDefault="00D0357F" w:rsidP="006479DF">
      <w:pPr>
        <w:rPr>
          <w:ins w:id="114" w:author="Autor"/>
        </w:rPr>
      </w:pPr>
    </w:p>
    <w:p w14:paraId="491A5C6A" w14:textId="77777777" w:rsidR="00D0357F" w:rsidRDefault="00D0357F" w:rsidP="006479DF">
      <w:pPr>
        <w:rPr>
          <w:ins w:id="115" w:author="Autor"/>
        </w:rPr>
      </w:pPr>
    </w:p>
    <w:p w14:paraId="13583CE1" w14:textId="77777777" w:rsidR="00841BF5" w:rsidRPr="00F5129B" w:rsidRDefault="00841BF5" w:rsidP="00D0357F">
      <w:pPr>
        <w:rPr>
          <w:szCs w:val="12"/>
        </w:rPr>
      </w:pPr>
      <w:bookmarkStart w:id="116" w:name="JR_PAGE_ANCHOR_0_1"/>
      <w:bookmarkStart w:id="117" w:name="JR_PAGE_ANCHOR_0_2"/>
      <w:bookmarkStart w:id="118" w:name="JR_PAGE_ANCHOR_0_3"/>
      <w:bookmarkStart w:id="119" w:name="JR_PAGE_ANCHOR_0_4"/>
      <w:bookmarkStart w:id="120" w:name="JR_PAGE_ANCHOR_0_5"/>
      <w:bookmarkStart w:id="121" w:name="JR_PAGE_ANCHOR_0_6"/>
      <w:bookmarkStart w:id="122" w:name="JR_PAGE_ANCHOR_0_7"/>
      <w:bookmarkStart w:id="123" w:name="JR_PAGE_ANCHOR_0_8"/>
      <w:bookmarkStart w:id="124" w:name="JR_PAGE_ANCHOR_0_9"/>
      <w:bookmarkEnd w:id="116"/>
      <w:bookmarkEnd w:id="117"/>
      <w:bookmarkEnd w:id="118"/>
      <w:bookmarkEnd w:id="119"/>
      <w:bookmarkEnd w:id="120"/>
      <w:bookmarkEnd w:id="121"/>
      <w:bookmarkEnd w:id="122"/>
      <w:bookmarkEnd w:id="123"/>
      <w:bookmarkEnd w:id="124"/>
    </w:p>
    <w:sectPr w:rsidR="00841BF5" w:rsidRPr="00F5129B" w:rsidSect="00964AE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DEBD4" w14:textId="77777777" w:rsidR="002C59AD" w:rsidRDefault="002C59AD" w:rsidP="00313510">
      <w:r>
        <w:separator/>
      </w:r>
    </w:p>
  </w:endnote>
  <w:endnote w:type="continuationSeparator" w:id="0">
    <w:p w14:paraId="7F3A9BBF" w14:textId="77777777" w:rsidR="002C59AD" w:rsidRDefault="002C59AD" w:rsidP="00313510">
      <w:r>
        <w:continuationSeparator/>
      </w:r>
    </w:p>
  </w:endnote>
  <w:endnote w:type="continuationNotice" w:id="1">
    <w:p w14:paraId="749CB09E" w14:textId="77777777" w:rsidR="002C59AD" w:rsidRDefault="002C59AD"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20782" w14:textId="77777777" w:rsidR="00553A24" w:rsidRDefault="00553A24" w:rsidP="00627EA3">
    <w:pPr>
      <w:pStyle w:val="Pta"/>
      <w:jc w:val="right"/>
      <w:rPr>
        <w:ins w:id="126" w:author="Autor"/>
      </w:rPr>
    </w:pPr>
    <w:ins w:id="127" w:author="Autor">
      <w:r>
        <w:t xml:space="preserve"> </w:t>
      </w:r>
    </w:ins>
  </w:p>
  <w:p w14:paraId="2B36C70B" w14:textId="77777777" w:rsidR="00553A24" w:rsidRPr="00627EA3" w:rsidRDefault="00553A24"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01BA" w14:textId="77777777" w:rsidR="00B83419" w:rsidRPr="00553A24" w:rsidRDefault="00B83419" w:rsidP="00B83419">
    <w:pPr>
      <w:tabs>
        <w:tab w:val="center" w:pos="4536"/>
        <w:tab w:val="right" w:pos="9072"/>
      </w:tabs>
      <w:jc w:val="center"/>
      <w:rPr>
        <w:ins w:id="130" w:author="Autor"/>
        <w:rFonts w:ascii="Verdana" w:hAnsi="Verdana"/>
        <w:i/>
        <w:sz w:val="18"/>
        <w:szCs w:val="18"/>
        <w:lang w:eastAsia="cs-CZ"/>
      </w:rPr>
    </w:pPr>
    <w:ins w:id="131" w:author="Autor">
      <w:r w:rsidRPr="00553A24">
        <w:rPr>
          <w:i/>
          <w:sz w:val="20"/>
          <w:szCs w:val="20"/>
          <w:lang w:eastAsia="cs-CZ"/>
        </w:rPr>
        <w:t>Platnosť:</w:t>
      </w:r>
      <w:r>
        <w:rPr>
          <w:i/>
          <w:sz w:val="20"/>
          <w:szCs w:val="20"/>
          <w:lang w:eastAsia="cs-CZ"/>
        </w:rPr>
        <w:t>15</w:t>
      </w:r>
      <w:r w:rsidRPr="00553A24">
        <w:rPr>
          <w:i/>
          <w:sz w:val="20"/>
          <w:szCs w:val="20"/>
          <w:lang w:eastAsia="cs-CZ"/>
        </w:rPr>
        <w:t>.</w:t>
      </w:r>
      <w:r>
        <w:rPr>
          <w:i/>
          <w:sz w:val="20"/>
          <w:szCs w:val="20"/>
          <w:lang w:eastAsia="cs-CZ"/>
        </w:rPr>
        <w:t>06.2021</w:t>
      </w:r>
      <w:r w:rsidRPr="00553A24">
        <w:rPr>
          <w:i/>
          <w:sz w:val="20"/>
          <w:szCs w:val="20"/>
          <w:lang w:eastAsia="cs-CZ"/>
        </w:rPr>
        <w:t>, účinnosť:1</w:t>
      </w:r>
      <w:r>
        <w:rPr>
          <w:i/>
          <w:sz w:val="20"/>
          <w:szCs w:val="20"/>
          <w:lang w:eastAsia="cs-CZ"/>
        </w:rPr>
        <w:t>5</w:t>
      </w:r>
      <w:r w:rsidRPr="00553A24">
        <w:rPr>
          <w:i/>
          <w:sz w:val="20"/>
          <w:szCs w:val="20"/>
          <w:lang w:eastAsia="cs-CZ"/>
        </w:rPr>
        <w:t>.0</w:t>
      </w:r>
      <w:r>
        <w:rPr>
          <w:i/>
          <w:sz w:val="20"/>
          <w:szCs w:val="20"/>
          <w:lang w:eastAsia="cs-CZ"/>
        </w:rPr>
        <w:t>6.2021</w:t>
      </w:r>
    </w:ins>
  </w:p>
  <w:p w14:paraId="241021C6" w14:textId="3871608E" w:rsidR="00553A24" w:rsidRDefault="00553A24">
    <w:pPr>
      <w:pStyle w:val="Pta"/>
    </w:pPr>
  </w:p>
  <w:p w14:paraId="2A373C46" w14:textId="77777777" w:rsidR="00553A24" w:rsidRDefault="00553A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42AA9" w14:textId="77777777" w:rsidR="002C59AD" w:rsidRDefault="002C59AD" w:rsidP="00313510">
      <w:r>
        <w:separator/>
      </w:r>
    </w:p>
  </w:footnote>
  <w:footnote w:type="continuationSeparator" w:id="0">
    <w:p w14:paraId="1F127020" w14:textId="77777777" w:rsidR="002C59AD" w:rsidRDefault="002C59AD" w:rsidP="00313510">
      <w:r>
        <w:continuationSeparator/>
      </w:r>
    </w:p>
  </w:footnote>
  <w:footnote w:type="continuationNotice" w:id="1">
    <w:p w14:paraId="1E5B287F" w14:textId="77777777" w:rsidR="002C59AD" w:rsidRDefault="002C59AD" w:rsidP="003135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44C92" w14:textId="7CD736CC" w:rsidR="00553A24" w:rsidRDefault="00553A24" w:rsidP="00B33E73">
    <w:pPr>
      <w:pStyle w:val="Hlavika"/>
    </w:pPr>
  </w:p>
  <w:p w14:paraId="7A9A45CB" w14:textId="77777777" w:rsidR="00553A24" w:rsidRPr="00627EA3" w:rsidRDefault="00553A24" w:rsidP="00B33E73">
    <w:pPr>
      <w:pStyle w:val="Hlavika"/>
      <w:jc w:val="right"/>
      <w:rPr>
        <w:ins w:id="125" w:author="Autor"/>
      </w:rPr>
    </w:pPr>
  </w:p>
  <w:p w14:paraId="0B7464E6" w14:textId="77777777" w:rsidR="00553A24" w:rsidRPr="00B33E73" w:rsidRDefault="00553A24"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DFBD" w14:textId="4B18C7CB" w:rsidR="00553A24" w:rsidRDefault="00553A24" w:rsidP="00B33E73">
    <w:pPr>
      <w:pStyle w:val="Hlavika"/>
      <w:rPr>
        <w:ins w:id="128" w:author="Autor"/>
      </w:rPr>
    </w:pPr>
    <w:r>
      <w:rPr>
        <w:noProof/>
      </w:rPr>
      <w:drawing>
        <wp:inline distT="0" distB="0" distL="0" distR="0" wp14:anchorId="79632CF2" wp14:editId="56064F30">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p w14:paraId="39BF4049" w14:textId="77777777" w:rsidR="00553A24" w:rsidRPr="00627EA3" w:rsidRDefault="00553A24" w:rsidP="00B33E73">
    <w:pPr>
      <w:pStyle w:val="Hlavika"/>
      <w:jc w:val="right"/>
      <w:rPr>
        <w:ins w:id="129" w:author="Autor"/>
      </w:rPr>
    </w:pPr>
  </w:p>
  <w:p w14:paraId="7911F633" w14:textId="77777777" w:rsidR="00553A24" w:rsidRDefault="00553A2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C6975"/>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59AD"/>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A24"/>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B7BD5"/>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0FFA"/>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4AE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0B7A"/>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77F9E"/>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043"/>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3419"/>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8D8"/>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55E27"/>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9510E-9908-4185-BB48-E1A050C1B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3091</Words>
  <Characters>17624</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2021-06-10T12:34:00Z</dcterms:created>
  <dcterms:modified xsi:type="dcterms:W3CDTF">2021-06-11T06:38:00Z</dcterms:modified>
</cp:coreProperties>
</file>